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7CFFE" w14:textId="77777777" w:rsidR="00447FB6" w:rsidRPr="0022142E" w:rsidRDefault="008D6A6C" w:rsidP="008D6A6C">
      <w:pPr>
        <w:spacing w:line="480" w:lineRule="auto"/>
        <w:rPr>
          <w:rFonts w:ascii="Times New Roman" w:hAnsi="Times New Roman" w:cs="Times New Roman"/>
          <w:w w:val="110"/>
          <w:sz w:val="24"/>
          <w:szCs w:val="24"/>
        </w:rPr>
      </w:pPr>
      <w:r w:rsidRPr="0022142E">
        <w:rPr>
          <w:rFonts w:ascii="Times New Roman" w:hAnsi="Times New Roman" w:cs="Times New Roman"/>
          <w:w w:val="110"/>
          <w:sz w:val="24"/>
          <w:szCs w:val="24"/>
        </w:rPr>
        <w:t>Timothy Webb</w:t>
      </w:r>
    </w:p>
    <w:p w14:paraId="0FA30211" w14:textId="77777777" w:rsidR="008D6A6C" w:rsidRPr="0022142E" w:rsidRDefault="008D6A6C" w:rsidP="008D6A6C">
      <w:pPr>
        <w:spacing w:line="480" w:lineRule="auto"/>
        <w:rPr>
          <w:rFonts w:ascii="Times New Roman" w:hAnsi="Times New Roman" w:cs="Times New Roman"/>
          <w:w w:val="110"/>
          <w:sz w:val="24"/>
          <w:szCs w:val="24"/>
        </w:rPr>
      </w:pPr>
      <w:r w:rsidRPr="0022142E">
        <w:rPr>
          <w:rFonts w:ascii="Times New Roman" w:hAnsi="Times New Roman" w:cs="Times New Roman"/>
          <w:w w:val="110"/>
          <w:sz w:val="24"/>
          <w:szCs w:val="24"/>
        </w:rPr>
        <w:t>December 16, 2011</w:t>
      </w:r>
    </w:p>
    <w:p w14:paraId="7B9301E4" w14:textId="77777777" w:rsidR="008D6A6C" w:rsidRPr="0022142E" w:rsidRDefault="008D6A6C" w:rsidP="008D6A6C">
      <w:pPr>
        <w:spacing w:line="480" w:lineRule="auto"/>
        <w:jc w:val="center"/>
        <w:rPr>
          <w:rFonts w:ascii="Times New Roman" w:hAnsi="Times New Roman" w:cs="Times New Roman"/>
          <w:b/>
          <w:w w:val="110"/>
          <w:sz w:val="28"/>
          <w:szCs w:val="28"/>
          <w:u w:val="single"/>
        </w:rPr>
      </w:pPr>
      <w:r w:rsidRPr="0022142E">
        <w:rPr>
          <w:rFonts w:ascii="Times New Roman" w:hAnsi="Times New Roman" w:cs="Times New Roman"/>
          <w:b/>
          <w:w w:val="110"/>
          <w:sz w:val="28"/>
          <w:szCs w:val="28"/>
          <w:u w:val="single"/>
        </w:rPr>
        <w:t>What is the relationship between majority and minority cultures?</w:t>
      </w:r>
    </w:p>
    <w:p w14:paraId="51BC7F1D" w14:textId="77777777" w:rsidR="008D6A6C" w:rsidRPr="0022142E" w:rsidRDefault="008D6A6C" w:rsidP="008D6A6C">
      <w:pPr>
        <w:spacing w:line="480" w:lineRule="auto"/>
        <w:jc w:val="center"/>
        <w:rPr>
          <w:rFonts w:ascii="Times New Roman" w:hAnsi="Times New Roman" w:cs="Times New Roman"/>
          <w:b/>
          <w:w w:val="110"/>
          <w:sz w:val="28"/>
          <w:szCs w:val="28"/>
          <w:u w:val="single"/>
        </w:rPr>
      </w:pPr>
    </w:p>
    <w:p w14:paraId="47655BF8" w14:textId="77777777" w:rsidR="008D6A6C" w:rsidRPr="0022142E" w:rsidRDefault="008D6A6C" w:rsidP="0022142E">
      <w:pPr>
        <w:spacing w:line="480" w:lineRule="auto"/>
        <w:jc w:val="both"/>
        <w:rPr>
          <w:rFonts w:ascii="Times New Roman" w:hAnsi="Times New Roman" w:cs="Times New Roman"/>
          <w:spacing w:val="10"/>
          <w:w w:val="110"/>
          <w:sz w:val="24"/>
          <w:szCs w:val="24"/>
        </w:rPr>
      </w:pPr>
      <w:r w:rsidRPr="0022142E">
        <w:rPr>
          <w:rFonts w:ascii="Times New Roman" w:hAnsi="Times New Roman" w:cs="Times New Roman"/>
          <w:w w:val="115"/>
          <w:sz w:val="24"/>
          <w:szCs w:val="24"/>
        </w:rPr>
        <w:tab/>
      </w:r>
      <w:r w:rsidR="00FB0FB6" w:rsidRPr="0022142E">
        <w:rPr>
          <w:rFonts w:ascii="Times New Roman" w:hAnsi="Times New Roman" w:cs="Times New Roman"/>
          <w:spacing w:val="10"/>
          <w:w w:val="110"/>
          <w:sz w:val="24"/>
          <w:szCs w:val="24"/>
        </w:rPr>
        <w:t>The relationship is one</w:t>
      </w:r>
      <w:ins w:id="0" w:author="Kenny Yim" w:date="2011-12-23T15:53:00Z">
        <w:r w:rsidR="00447FB6">
          <w:rPr>
            <w:rFonts w:ascii="Times New Roman" w:hAnsi="Times New Roman" w:cs="Times New Roman"/>
            <w:spacing w:val="10"/>
            <w:w w:val="110"/>
            <w:sz w:val="24"/>
            <w:szCs w:val="24"/>
          </w:rPr>
          <w:t>-</w:t>
        </w:r>
      </w:ins>
      <w:del w:id="1" w:author="Kenny Yim" w:date="2011-12-23T15:53:00Z">
        <w:r w:rsidR="00FB0FB6" w:rsidRPr="0022142E" w:rsidDel="00447FB6">
          <w:rPr>
            <w:rFonts w:ascii="Times New Roman" w:hAnsi="Times New Roman" w:cs="Times New Roman"/>
            <w:spacing w:val="10"/>
            <w:w w:val="110"/>
            <w:sz w:val="24"/>
            <w:szCs w:val="24"/>
          </w:rPr>
          <w:delText xml:space="preserve"> </w:delText>
        </w:r>
      </w:del>
      <w:r w:rsidR="00FB0FB6" w:rsidRPr="0022142E">
        <w:rPr>
          <w:rFonts w:ascii="Times New Roman" w:hAnsi="Times New Roman" w:cs="Times New Roman"/>
          <w:spacing w:val="10"/>
          <w:w w:val="110"/>
          <w:sz w:val="24"/>
          <w:szCs w:val="24"/>
        </w:rPr>
        <w:t xml:space="preserve">sided against the minority because they are always the ones who end up in a poor situation. </w:t>
      </w:r>
      <w:r w:rsidR="003279FC" w:rsidRPr="0022142E">
        <w:rPr>
          <w:rFonts w:ascii="Times New Roman" w:hAnsi="Times New Roman" w:cs="Times New Roman"/>
          <w:spacing w:val="10"/>
          <w:w w:val="110"/>
          <w:sz w:val="24"/>
          <w:szCs w:val="24"/>
        </w:rPr>
        <w:t>There are often conflicts between the majority and minority cultures when they are put together in communities. These conflicts often end in the mistreatment of the minority culture</w:t>
      </w:r>
      <w:del w:id="2" w:author="Kenny Yim" w:date="2011-12-23T15:54:00Z">
        <w:r w:rsidR="003279FC" w:rsidRPr="0022142E" w:rsidDel="00447FB6">
          <w:rPr>
            <w:rFonts w:ascii="Times New Roman" w:hAnsi="Times New Roman" w:cs="Times New Roman"/>
            <w:spacing w:val="10"/>
            <w:w w:val="110"/>
            <w:sz w:val="24"/>
            <w:szCs w:val="24"/>
          </w:rPr>
          <w:delText>d</w:delText>
        </w:r>
      </w:del>
      <w:r w:rsidR="003279FC" w:rsidRPr="0022142E">
        <w:rPr>
          <w:rFonts w:ascii="Times New Roman" w:hAnsi="Times New Roman" w:cs="Times New Roman"/>
          <w:spacing w:val="10"/>
          <w:w w:val="110"/>
          <w:sz w:val="24"/>
          <w:szCs w:val="24"/>
        </w:rPr>
        <w:t xml:space="preserve"> when overpowered by the people who make up the majority. </w:t>
      </w:r>
      <w:r w:rsidR="00FB0FB6" w:rsidRPr="0022142E">
        <w:rPr>
          <w:rFonts w:ascii="Times New Roman" w:hAnsi="Times New Roman" w:cs="Times New Roman"/>
          <w:spacing w:val="10"/>
          <w:w w:val="110"/>
          <w:sz w:val="24"/>
          <w:szCs w:val="24"/>
        </w:rPr>
        <w:t xml:space="preserve">Even though they </w:t>
      </w:r>
      <w:r w:rsidR="003279FC" w:rsidRPr="0022142E">
        <w:rPr>
          <w:rFonts w:ascii="Times New Roman" w:hAnsi="Times New Roman" w:cs="Times New Roman"/>
          <w:spacing w:val="10"/>
          <w:w w:val="110"/>
          <w:sz w:val="24"/>
          <w:szCs w:val="24"/>
        </w:rPr>
        <w:t xml:space="preserve">are often against the minority, the people making up the majority culture benefit from their presence. </w:t>
      </w:r>
    </w:p>
    <w:p w14:paraId="16860A2B" w14:textId="77777777" w:rsidR="003279FC" w:rsidRPr="0022142E" w:rsidRDefault="003279FC" w:rsidP="0022142E">
      <w:pPr>
        <w:spacing w:line="480" w:lineRule="auto"/>
        <w:jc w:val="both"/>
        <w:rPr>
          <w:rFonts w:ascii="Times New Roman" w:hAnsi="Times New Roman" w:cs="Times New Roman"/>
          <w:spacing w:val="10"/>
          <w:w w:val="110"/>
          <w:sz w:val="24"/>
          <w:szCs w:val="24"/>
        </w:rPr>
      </w:pPr>
      <w:r w:rsidRPr="0022142E">
        <w:rPr>
          <w:rFonts w:ascii="Times New Roman" w:hAnsi="Times New Roman" w:cs="Times New Roman"/>
          <w:spacing w:val="10"/>
          <w:w w:val="110"/>
          <w:sz w:val="24"/>
          <w:szCs w:val="24"/>
        </w:rPr>
        <w:tab/>
        <w:t xml:space="preserve">There are often conflicts between the </w:t>
      </w:r>
      <w:r w:rsidR="00FB0FB6" w:rsidRPr="0022142E">
        <w:rPr>
          <w:rFonts w:ascii="Times New Roman" w:hAnsi="Times New Roman" w:cs="Times New Roman"/>
          <w:spacing w:val="10"/>
          <w:w w:val="110"/>
          <w:sz w:val="24"/>
          <w:szCs w:val="24"/>
        </w:rPr>
        <w:t xml:space="preserve">people who make up the majority and the people who make up the minority because of the economic state that they arrive in. They are also caused by conflicts within language as well as religion. They are often seen as illiterate if they arrive without knowing the language spoken by the majority of the people which results in them not being able to find good jobs. When this results in economic trouble, they turn to </w:t>
      </w:r>
      <w:commentRangeStart w:id="3"/>
      <w:r w:rsidR="00FB0FB6" w:rsidRPr="0022142E">
        <w:rPr>
          <w:rFonts w:ascii="Times New Roman" w:hAnsi="Times New Roman" w:cs="Times New Roman"/>
          <w:spacing w:val="10"/>
          <w:w w:val="110"/>
          <w:sz w:val="24"/>
          <w:szCs w:val="24"/>
        </w:rPr>
        <w:t>things</w:t>
      </w:r>
      <w:commentRangeEnd w:id="3"/>
      <w:r w:rsidR="00447FB6">
        <w:rPr>
          <w:rStyle w:val="CommentReference"/>
        </w:rPr>
        <w:commentReference w:id="3"/>
      </w:r>
      <w:r w:rsidR="00FB0FB6" w:rsidRPr="0022142E">
        <w:rPr>
          <w:rFonts w:ascii="Times New Roman" w:hAnsi="Times New Roman" w:cs="Times New Roman"/>
          <w:spacing w:val="10"/>
          <w:w w:val="110"/>
          <w:sz w:val="24"/>
          <w:szCs w:val="24"/>
        </w:rPr>
        <w:t xml:space="preserve"> such as theft to help bring in enough money to </w:t>
      </w:r>
      <w:proofErr w:type="gramStart"/>
      <w:r w:rsidR="00FB0FB6" w:rsidRPr="0022142E">
        <w:rPr>
          <w:rFonts w:ascii="Times New Roman" w:hAnsi="Times New Roman" w:cs="Times New Roman"/>
          <w:spacing w:val="10"/>
          <w:w w:val="110"/>
          <w:sz w:val="24"/>
          <w:szCs w:val="24"/>
        </w:rPr>
        <w:t>survive which</w:t>
      </w:r>
      <w:proofErr w:type="gramEnd"/>
      <w:r w:rsidR="00FB0FB6" w:rsidRPr="0022142E">
        <w:rPr>
          <w:rFonts w:ascii="Times New Roman" w:hAnsi="Times New Roman" w:cs="Times New Roman"/>
          <w:spacing w:val="10"/>
          <w:w w:val="110"/>
          <w:sz w:val="24"/>
          <w:szCs w:val="24"/>
        </w:rPr>
        <w:t xml:space="preserve"> creates negative stereotypes. These stereotypes then hinder the other people associated with that culture leaving them either in poverty or as criminals.</w:t>
      </w:r>
    </w:p>
    <w:p w14:paraId="2F40DBA1" w14:textId="77777777" w:rsidR="0022142E" w:rsidRDefault="002E764D" w:rsidP="0022142E">
      <w:pPr>
        <w:spacing w:line="480" w:lineRule="auto"/>
        <w:jc w:val="both"/>
        <w:rPr>
          <w:rFonts w:ascii="Times New Roman" w:hAnsi="Times New Roman" w:cs="Times New Roman"/>
          <w:spacing w:val="10"/>
          <w:w w:val="110"/>
          <w:sz w:val="24"/>
          <w:szCs w:val="24"/>
        </w:rPr>
      </w:pPr>
      <w:r w:rsidRPr="0022142E">
        <w:rPr>
          <w:rFonts w:ascii="Times New Roman" w:hAnsi="Times New Roman" w:cs="Times New Roman"/>
          <w:spacing w:val="10"/>
          <w:w w:val="110"/>
          <w:sz w:val="24"/>
          <w:szCs w:val="24"/>
        </w:rPr>
        <w:lastRenderedPageBreak/>
        <w:tab/>
        <w:t xml:space="preserve">There are also some minority cultures that are made up of people who could be seen as superior to the people making up the majority but they also frequently end up being mistreated by the majority culture. The people in the majority culture see these people as intruders and dislike them because of the business that they may be taking from the majority. The majority then fights against </w:t>
      </w:r>
      <w:r w:rsidR="0022142E" w:rsidRPr="0022142E">
        <w:rPr>
          <w:rFonts w:ascii="Times New Roman" w:hAnsi="Times New Roman" w:cs="Times New Roman"/>
          <w:spacing w:val="10"/>
          <w:w w:val="110"/>
          <w:sz w:val="24"/>
          <w:szCs w:val="24"/>
        </w:rPr>
        <w:t>them to</w:t>
      </w:r>
      <w:r w:rsidRPr="0022142E">
        <w:rPr>
          <w:rFonts w:ascii="Times New Roman" w:hAnsi="Times New Roman" w:cs="Times New Roman"/>
          <w:spacing w:val="10"/>
          <w:w w:val="110"/>
          <w:sz w:val="24"/>
          <w:szCs w:val="24"/>
        </w:rPr>
        <w:t xml:space="preserve"> regain economic power, resulting in the minority being forced into unfavorable jobs with</w:t>
      </w:r>
      <w:r w:rsidR="0022142E" w:rsidRPr="0022142E">
        <w:rPr>
          <w:rFonts w:ascii="Times New Roman" w:hAnsi="Times New Roman" w:cs="Times New Roman"/>
          <w:spacing w:val="10"/>
          <w:w w:val="110"/>
          <w:sz w:val="24"/>
          <w:szCs w:val="24"/>
        </w:rPr>
        <w:t xml:space="preserve"> low pay. This ends in the </w:t>
      </w:r>
      <w:r w:rsidR="0022142E">
        <w:rPr>
          <w:rFonts w:ascii="Times New Roman" w:hAnsi="Times New Roman" w:cs="Times New Roman"/>
          <w:spacing w:val="10"/>
          <w:w w:val="110"/>
          <w:sz w:val="24"/>
          <w:szCs w:val="24"/>
        </w:rPr>
        <w:t>majority of these people ending up poor which leads to other stereotypes making it difficult if not impossible for them to get out of that economic situation.</w:t>
      </w:r>
    </w:p>
    <w:p w14:paraId="66367851" w14:textId="77777777" w:rsidR="00447FB6" w:rsidRDefault="0022142E" w:rsidP="0022142E">
      <w:pPr>
        <w:spacing w:line="480" w:lineRule="auto"/>
        <w:jc w:val="both"/>
        <w:rPr>
          <w:ins w:id="4" w:author="Kenny Yim" w:date="2011-12-23T15:57:00Z"/>
          <w:rFonts w:ascii="Times New Roman" w:hAnsi="Times New Roman" w:cs="Times New Roman"/>
          <w:spacing w:val="10"/>
          <w:w w:val="110"/>
          <w:sz w:val="24"/>
          <w:szCs w:val="24"/>
        </w:rPr>
      </w:pPr>
      <w:r>
        <w:rPr>
          <w:rFonts w:ascii="Times New Roman" w:hAnsi="Times New Roman" w:cs="Times New Roman"/>
          <w:spacing w:val="10"/>
          <w:w w:val="110"/>
          <w:sz w:val="24"/>
          <w:szCs w:val="24"/>
        </w:rPr>
        <w:tab/>
        <w:t xml:space="preserve">Even though the </w:t>
      </w:r>
      <w:r w:rsidR="00673F83">
        <w:rPr>
          <w:rFonts w:ascii="Times New Roman" w:hAnsi="Times New Roman" w:cs="Times New Roman"/>
          <w:spacing w:val="10"/>
          <w:w w:val="110"/>
          <w:sz w:val="24"/>
          <w:szCs w:val="24"/>
        </w:rPr>
        <w:t>majority dislikes and mistreats</w:t>
      </w:r>
      <w:r>
        <w:rPr>
          <w:rFonts w:ascii="Times New Roman" w:hAnsi="Times New Roman" w:cs="Times New Roman"/>
          <w:spacing w:val="10"/>
          <w:w w:val="110"/>
          <w:sz w:val="24"/>
          <w:szCs w:val="24"/>
        </w:rPr>
        <w:t xml:space="preserve"> them, </w:t>
      </w:r>
      <w:r w:rsidR="00673F83">
        <w:rPr>
          <w:rFonts w:ascii="Times New Roman" w:hAnsi="Times New Roman" w:cs="Times New Roman"/>
          <w:spacing w:val="10"/>
          <w:w w:val="110"/>
          <w:sz w:val="24"/>
          <w:szCs w:val="24"/>
        </w:rPr>
        <w:t xml:space="preserve">they still benefit from the presence of the people within the minority culture. There are always conflicts between people within communities. The presence of the minority cuts down on the amount of conflicts between the people within the majority because the attention is often directed at the minority. This draws attention away from the negative things people within the majority may be doing allowing them to go unnoticed. They also benefit from them because they end up doing the jobs that the people within the majority avoid. </w:t>
      </w:r>
    </w:p>
    <w:p w14:paraId="52B2AA8B" w14:textId="77777777" w:rsidR="00447FB6" w:rsidRDefault="00447FB6" w:rsidP="0022142E">
      <w:pPr>
        <w:spacing w:line="480" w:lineRule="auto"/>
        <w:jc w:val="both"/>
        <w:rPr>
          <w:ins w:id="5" w:author="Kenny Yim" w:date="2011-12-23T15:57:00Z"/>
          <w:rFonts w:ascii="Times New Roman" w:hAnsi="Times New Roman" w:cs="Times New Roman"/>
          <w:spacing w:val="10"/>
          <w:w w:val="110"/>
          <w:sz w:val="24"/>
          <w:szCs w:val="24"/>
        </w:rPr>
      </w:pPr>
    </w:p>
    <w:p w14:paraId="2B457EA6" w14:textId="77777777" w:rsidR="00830402" w:rsidRDefault="00447FB6" w:rsidP="0022142E">
      <w:pPr>
        <w:spacing w:line="480" w:lineRule="auto"/>
        <w:jc w:val="both"/>
        <w:rPr>
          <w:ins w:id="6" w:author="Kenny Yim" w:date="2011-12-23T15:59:00Z"/>
          <w:rFonts w:ascii="Times New Roman" w:hAnsi="Times New Roman" w:cs="Times New Roman"/>
          <w:spacing w:val="10"/>
          <w:w w:val="110"/>
          <w:sz w:val="24"/>
          <w:szCs w:val="24"/>
        </w:rPr>
      </w:pPr>
      <w:ins w:id="7" w:author="Kenny Yim" w:date="2011-12-23T15:57:00Z">
        <w:r>
          <w:rPr>
            <w:rFonts w:ascii="Times New Roman" w:hAnsi="Times New Roman" w:cs="Times New Roman"/>
            <w:spacing w:val="10"/>
            <w:w w:val="110"/>
            <w:sz w:val="24"/>
            <w:szCs w:val="24"/>
          </w:rPr>
          <w:t xml:space="preserve">Tim – this essay does a great job of answering the question prompt, but it consists entirely of general assumptions and </w:t>
        </w:r>
        <w:r w:rsidR="00830402">
          <w:rPr>
            <w:rFonts w:ascii="Times New Roman" w:hAnsi="Times New Roman" w:cs="Times New Roman"/>
            <w:spacing w:val="10"/>
            <w:w w:val="110"/>
            <w:sz w:val="24"/>
            <w:szCs w:val="24"/>
          </w:rPr>
          <w:t xml:space="preserve">broad statements of majority and minority cultures, without any basis or foundation on </w:t>
        </w:r>
      </w:ins>
      <w:ins w:id="8" w:author="Kenny Yim" w:date="2011-12-23T15:58:00Z">
        <w:r w:rsidR="00830402">
          <w:rPr>
            <w:rFonts w:ascii="Times New Roman" w:hAnsi="Times New Roman" w:cs="Times New Roman"/>
            <w:spacing w:val="10"/>
            <w:w w:val="110"/>
            <w:sz w:val="24"/>
            <w:szCs w:val="24"/>
          </w:rPr>
          <w:t xml:space="preserve">a definition of who/what those cultures could be – in particular, it fails to define those terms using the </w:t>
        </w:r>
        <w:r w:rsidR="00830402">
          <w:rPr>
            <w:rFonts w:ascii="Times New Roman" w:hAnsi="Times New Roman" w:cs="Times New Roman"/>
            <w:spacing w:val="10"/>
            <w:w w:val="110"/>
            <w:sz w:val="24"/>
            <w:szCs w:val="24"/>
          </w:rPr>
          <w:lastRenderedPageBreak/>
          <w:t xml:space="preserve">information from the class or from the story </w:t>
        </w:r>
        <w:r w:rsidR="00830402" w:rsidRPr="00830402">
          <w:rPr>
            <w:rFonts w:ascii="Times New Roman" w:hAnsi="Times New Roman" w:cs="Times New Roman"/>
            <w:b/>
            <w:spacing w:val="10"/>
            <w:w w:val="110"/>
            <w:sz w:val="24"/>
            <w:szCs w:val="24"/>
            <w:rPrChange w:id="9" w:author="Kenny Yim" w:date="2011-12-23T15:59:00Z">
              <w:rPr>
                <w:rFonts w:ascii="Times New Roman" w:hAnsi="Times New Roman" w:cs="Times New Roman"/>
                <w:spacing w:val="10"/>
                <w:w w:val="110"/>
                <w:sz w:val="24"/>
                <w:szCs w:val="24"/>
              </w:rPr>
            </w:rPrChange>
          </w:rPr>
          <w:t>Shanty-town Kid</w:t>
        </w:r>
      </w:ins>
      <w:ins w:id="10" w:author="Kenny Yim" w:date="2011-12-23T15:59:00Z">
        <w:r w:rsidR="00830402">
          <w:rPr>
            <w:rFonts w:ascii="Times New Roman" w:hAnsi="Times New Roman" w:cs="Times New Roman"/>
            <w:spacing w:val="10"/>
            <w:w w:val="110"/>
            <w:sz w:val="24"/>
            <w:szCs w:val="24"/>
          </w:rPr>
          <w:t xml:space="preserve">. </w:t>
        </w:r>
      </w:ins>
      <w:ins w:id="11" w:author="Kenny Yim" w:date="2011-12-23T16:00:00Z">
        <w:r w:rsidR="00830402">
          <w:rPr>
            <w:rFonts w:ascii="Times New Roman" w:hAnsi="Times New Roman" w:cs="Times New Roman"/>
            <w:spacing w:val="10"/>
            <w:w w:val="110"/>
            <w:sz w:val="24"/>
            <w:szCs w:val="24"/>
          </w:rPr>
          <w:t>The introduction and conclusion blends into the general paragraphs of the body paragraph.</w:t>
        </w:r>
      </w:ins>
    </w:p>
    <w:p w14:paraId="24186C37" w14:textId="77777777" w:rsidR="00830402" w:rsidRDefault="0007754F" w:rsidP="0022142E">
      <w:pPr>
        <w:spacing w:line="480" w:lineRule="auto"/>
        <w:jc w:val="both"/>
        <w:rPr>
          <w:ins w:id="12" w:author="Kenny Yim" w:date="2011-12-23T18:23:00Z"/>
          <w:rFonts w:ascii="Times New Roman" w:hAnsi="Times New Roman" w:cs="Times New Roman"/>
          <w:spacing w:val="10"/>
          <w:w w:val="110"/>
          <w:sz w:val="24"/>
          <w:szCs w:val="24"/>
        </w:rPr>
      </w:pPr>
      <w:ins w:id="13" w:author="Kenny Yim" w:date="2011-12-23T18:22:00Z">
        <w:r>
          <w:rPr>
            <w:rFonts w:ascii="Times New Roman" w:hAnsi="Times New Roman" w:cs="Times New Roman"/>
            <w:spacing w:val="10"/>
            <w:w w:val="110"/>
            <w:sz w:val="24"/>
            <w:szCs w:val="24"/>
          </w:rPr>
          <w:t xml:space="preserve">D- </w:t>
        </w:r>
      </w:ins>
    </w:p>
    <w:p w14:paraId="57FC3F83" w14:textId="77777777" w:rsidR="0007754F" w:rsidRDefault="0007754F" w:rsidP="0022142E">
      <w:pPr>
        <w:spacing w:line="480" w:lineRule="auto"/>
        <w:jc w:val="both"/>
        <w:rPr>
          <w:ins w:id="14" w:author="Kenny Yim" w:date="2011-12-23T15:59:00Z"/>
          <w:rFonts w:ascii="Times New Roman" w:hAnsi="Times New Roman" w:cs="Times New Roman"/>
          <w:spacing w:val="10"/>
          <w:w w:val="110"/>
          <w:sz w:val="24"/>
          <w:szCs w:val="24"/>
        </w:rPr>
      </w:pPr>
      <w:ins w:id="15" w:author="Kenny Yim" w:date="2011-12-23T18:23:00Z">
        <w:r>
          <w:rPr>
            <w:rFonts w:eastAsia="Times New Roman" w:cs="Times New Roman"/>
          </w:rPr>
          <w:t xml:space="preserve">D </w:t>
        </w:r>
        <w:bookmarkStart w:id="16" w:name="_GoBack"/>
        <w:bookmarkEnd w:id="16"/>
        <w:r>
          <w:rPr>
            <w:rFonts w:eastAsia="Times New Roman" w:cs="Times New Roman"/>
          </w:rPr>
          <w:t xml:space="preserve">- </w:t>
        </w:r>
        <w:r>
          <w:rPr>
            <w:rFonts w:eastAsia="Times New Roman" w:cs="Times New Roman"/>
          </w:rPr>
          <w:t xml:space="preserve">It addresses the question indirectly. It utilizes sources from only one source, showing no </w:t>
        </w:r>
        <w:proofErr w:type="gramStart"/>
        <w:r>
          <w:rPr>
            <w:rFonts w:eastAsia="Times New Roman" w:cs="Times New Roman"/>
          </w:rPr>
          <w:t>citation .</w:t>
        </w:r>
        <w:proofErr w:type="gramEnd"/>
        <w:r>
          <w:rPr>
            <w:rFonts w:eastAsia="Times New Roman" w:cs="Times New Roman"/>
          </w:rPr>
          <w:t xml:space="preserve"> The majority of quotations are not explained. It includes an introduction that does not explain the importance </w:t>
        </w:r>
        <w:r>
          <w:rPr>
            <w:rFonts w:eastAsia="Times New Roman" w:cs="Times New Roman"/>
            <w:b/>
            <w:bCs/>
          </w:rPr>
          <w:t>and</w:t>
        </w:r>
        <w:r>
          <w:rPr>
            <w:rFonts w:eastAsia="Times New Roman" w:cs="Times New Roman"/>
          </w:rPr>
          <w:t xml:space="preserve"> a conclusion that does not pursue further questions. The student has not fulfilled most of the assignment in an adequate fashion.</w:t>
        </w:r>
      </w:ins>
    </w:p>
    <w:p w14:paraId="031D7403" w14:textId="77777777" w:rsidR="00447FB6" w:rsidRPr="0022142E" w:rsidRDefault="00830402" w:rsidP="0022142E">
      <w:pPr>
        <w:spacing w:line="480" w:lineRule="auto"/>
        <w:jc w:val="both"/>
        <w:rPr>
          <w:rFonts w:ascii="Times New Roman" w:hAnsi="Times New Roman" w:cs="Times New Roman"/>
          <w:spacing w:val="10"/>
          <w:w w:val="110"/>
          <w:sz w:val="24"/>
          <w:szCs w:val="24"/>
        </w:rPr>
      </w:pPr>
      <w:ins w:id="17" w:author="Kenny Yim" w:date="2011-12-23T15:59:00Z">
        <w:r>
          <w:rPr>
            <w:rFonts w:ascii="Times New Roman" w:hAnsi="Times New Roman" w:cs="Times New Roman"/>
            <w:spacing w:val="10"/>
            <w:w w:val="110"/>
            <w:sz w:val="24"/>
            <w:szCs w:val="24"/>
          </w:rPr>
          <w:t>F</w:t>
        </w:r>
      </w:ins>
      <w:ins w:id="18" w:author="Kenny Yim" w:date="2011-12-23T15:58:00Z">
        <w:r>
          <w:rPr>
            <w:rFonts w:ascii="Times New Roman" w:hAnsi="Times New Roman" w:cs="Times New Roman"/>
            <w:spacing w:val="10"/>
            <w:w w:val="110"/>
            <w:sz w:val="24"/>
            <w:szCs w:val="24"/>
          </w:rPr>
          <w:t xml:space="preserve"> </w:t>
        </w:r>
      </w:ins>
      <w:ins w:id="19" w:author="Kenny Yim" w:date="2011-12-23T16:00:00Z">
        <w:r>
          <w:rPr>
            <w:rFonts w:eastAsia="Times New Roman" w:cs="Times New Roman"/>
          </w:rPr>
          <w:t>- It doesn't address the question at all. It does not use any sources or is simply sources without any citation at all. It is all simply opinion or all simply summary. The paper does not appear to have an introduction or conclusion at all. The student has not completed the assignment.</w:t>
        </w:r>
      </w:ins>
    </w:p>
    <w:sectPr w:rsidR="00447FB6" w:rsidRPr="0022142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Kenny Yim" w:date="2011-12-23T15:55:00Z" w:initials="KY">
    <w:p w14:paraId="1BF84E64" w14:textId="77777777" w:rsidR="00447FB6" w:rsidRDefault="00447FB6">
      <w:pPr>
        <w:pStyle w:val="CommentText"/>
      </w:pPr>
      <w:r>
        <w:rPr>
          <w:rStyle w:val="CommentReference"/>
        </w:rPr>
        <w:annotationRef/>
      </w:r>
      <w:r>
        <w:t>Use more specific words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Mov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6C"/>
    <w:rsid w:val="0007754F"/>
    <w:rsid w:val="0022142E"/>
    <w:rsid w:val="002E764D"/>
    <w:rsid w:val="00311635"/>
    <w:rsid w:val="003279FC"/>
    <w:rsid w:val="00447FB6"/>
    <w:rsid w:val="00650359"/>
    <w:rsid w:val="00673F83"/>
    <w:rsid w:val="00830402"/>
    <w:rsid w:val="008D6A6C"/>
    <w:rsid w:val="00FB0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716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7FB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47FB6"/>
    <w:rPr>
      <w:rFonts w:ascii="Lucida Grande" w:hAnsi="Lucida Grande"/>
      <w:sz w:val="18"/>
      <w:szCs w:val="18"/>
    </w:rPr>
  </w:style>
  <w:style w:type="character" w:styleId="CommentReference">
    <w:name w:val="annotation reference"/>
    <w:basedOn w:val="DefaultParagraphFont"/>
    <w:uiPriority w:val="99"/>
    <w:semiHidden/>
    <w:unhideWhenUsed/>
    <w:rsid w:val="00447FB6"/>
    <w:rPr>
      <w:sz w:val="18"/>
      <w:szCs w:val="18"/>
    </w:rPr>
  </w:style>
  <w:style w:type="paragraph" w:styleId="CommentText">
    <w:name w:val="annotation text"/>
    <w:basedOn w:val="Normal"/>
    <w:link w:val="CommentTextChar"/>
    <w:uiPriority w:val="99"/>
    <w:semiHidden/>
    <w:unhideWhenUsed/>
    <w:rsid w:val="00447FB6"/>
    <w:pPr>
      <w:spacing w:line="240" w:lineRule="auto"/>
    </w:pPr>
    <w:rPr>
      <w:sz w:val="24"/>
      <w:szCs w:val="24"/>
    </w:rPr>
  </w:style>
  <w:style w:type="character" w:customStyle="1" w:styleId="CommentTextChar">
    <w:name w:val="Comment Text Char"/>
    <w:basedOn w:val="DefaultParagraphFont"/>
    <w:link w:val="CommentText"/>
    <w:uiPriority w:val="99"/>
    <w:semiHidden/>
    <w:rsid w:val="00447FB6"/>
    <w:rPr>
      <w:sz w:val="24"/>
      <w:szCs w:val="24"/>
    </w:rPr>
  </w:style>
  <w:style w:type="paragraph" w:styleId="CommentSubject">
    <w:name w:val="annotation subject"/>
    <w:basedOn w:val="CommentText"/>
    <w:next w:val="CommentText"/>
    <w:link w:val="CommentSubjectChar"/>
    <w:uiPriority w:val="99"/>
    <w:semiHidden/>
    <w:unhideWhenUsed/>
    <w:rsid w:val="00447FB6"/>
    <w:rPr>
      <w:b/>
      <w:bCs/>
      <w:sz w:val="20"/>
      <w:szCs w:val="20"/>
    </w:rPr>
  </w:style>
  <w:style w:type="character" w:customStyle="1" w:styleId="CommentSubjectChar">
    <w:name w:val="Comment Subject Char"/>
    <w:basedOn w:val="CommentTextChar"/>
    <w:link w:val="CommentSubject"/>
    <w:uiPriority w:val="99"/>
    <w:semiHidden/>
    <w:rsid w:val="00447FB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7FB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47FB6"/>
    <w:rPr>
      <w:rFonts w:ascii="Lucida Grande" w:hAnsi="Lucida Grande"/>
      <w:sz w:val="18"/>
      <w:szCs w:val="18"/>
    </w:rPr>
  </w:style>
  <w:style w:type="character" w:styleId="CommentReference">
    <w:name w:val="annotation reference"/>
    <w:basedOn w:val="DefaultParagraphFont"/>
    <w:uiPriority w:val="99"/>
    <w:semiHidden/>
    <w:unhideWhenUsed/>
    <w:rsid w:val="00447FB6"/>
    <w:rPr>
      <w:sz w:val="18"/>
      <w:szCs w:val="18"/>
    </w:rPr>
  </w:style>
  <w:style w:type="paragraph" w:styleId="CommentText">
    <w:name w:val="annotation text"/>
    <w:basedOn w:val="Normal"/>
    <w:link w:val="CommentTextChar"/>
    <w:uiPriority w:val="99"/>
    <w:semiHidden/>
    <w:unhideWhenUsed/>
    <w:rsid w:val="00447FB6"/>
    <w:pPr>
      <w:spacing w:line="240" w:lineRule="auto"/>
    </w:pPr>
    <w:rPr>
      <w:sz w:val="24"/>
      <w:szCs w:val="24"/>
    </w:rPr>
  </w:style>
  <w:style w:type="character" w:customStyle="1" w:styleId="CommentTextChar">
    <w:name w:val="Comment Text Char"/>
    <w:basedOn w:val="DefaultParagraphFont"/>
    <w:link w:val="CommentText"/>
    <w:uiPriority w:val="99"/>
    <w:semiHidden/>
    <w:rsid w:val="00447FB6"/>
    <w:rPr>
      <w:sz w:val="24"/>
      <w:szCs w:val="24"/>
    </w:rPr>
  </w:style>
  <w:style w:type="paragraph" w:styleId="CommentSubject">
    <w:name w:val="annotation subject"/>
    <w:basedOn w:val="CommentText"/>
    <w:next w:val="CommentText"/>
    <w:link w:val="CommentSubjectChar"/>
    <w:uiPriority w:val="99"/>
    <w:semiHidden/>
    <w:unhideWhenUsed/>
    <w:rsid w:val="00447FB6"/>
    <w:rPr>
      <w:b/>
      <w:bCs/>
      <w:sz w:val="20"/>
      <w:szCs w:val="20"/>
    </w:rPr>
  </w:style>
  <w:style w:type="character" w:customStyle="1" w:styleId="CommentSubjectChar">
    <w:name w:val="Comment Subject Char"/>
    <w:basedOn w:val="CommentTextChar"/>
    <w:link w:val="CommentSubject"/>
    <w:uiPriority w:val="99"/>
    <w:semiHidden/>
    <w:rsid w:val="00447F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540</Words>
  <Characters>3084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L Webb</dc:creator>
  <cp:lastModifiedBy>Kenny Yim</cp:lastModifiedBy>
  <cp:revision>3</cp:revision>
  <dcterms:created xsi:type="dcterms:W3CDTF">2011-12-23T21:00:00Z</dcterms:created>
  <dcterms:modified xsi:type="dcterms:W3CDTF">2011-12-23T23:23:00Z</dcterms:modified>
</cp:coreProperties>
</file>